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B5C" w:rsidRDefault="00621B5C" w:rsidP="00B855B5">
      <w:pPr>
        <w:numPr>
          <w:ins w:id="0" w:author="user" w:date="2011-10-25T09:23:00Z"/>
        </w:numPr>
        <w:jc w:val="center"/>
        <w:rPr>
          <w:rFonts w:ascii="Book Antiqua" w:hAnsi="Book Antiqua"/>
          <w:b/>
        </w:rPr>
      </w:pPr>
    </w:p>
    <w:p w:rsidR="00B855B5" w:rsidRDefault="00E24CAA" w:rsidP="00B855B5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  <w:noProof/>
        </w:rPr>
        <w:drawing>
          <wp:inline distT="0" distB="0" distL="0" distR="0">
            <wp:extent cx="762000" cy="752475"/>
            <wp:effectExtent l="19050" t="0" r="0" b="0"/>
            <wp:docPr id="2" name="Εικόνα 2" descr="AegeanSim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egeanSima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6299" w:rsidRDefault="00B66299" w:rsidP="00FD413A">
      <w:pPr>
        <w:rPr>
          <w:rFonts w:ascii="Book Antiqua" w:hAnsi="Book Antiqua"/>
          <w:b/>
        </w:rPr>
      </w:pPr>
    </w:p>
    <w:p w:rsidR="002D620B" w:rsidRDefault="002D620B" w:rsidP="00FD413A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ΠΡΟΣ:</w:t>
      </w:r>
      <w:bookmarkStart w:id="1" w:name="_GoBack"/>
      <w:bookmarkEnd w:id="1"/>
    </w:p>
    <w:p w:rsidR="002D620B" w:rsidRDefault="002D620B" w:rsidP="002D620B">
      <w:pPr>
        <w:ind w:firstLine="72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ΠΑΝΕΠΙΣΤΗΜΙΟ ΑΙΓΑΙΟΥ </w:t>
      </w:r>
      <w:r w:rsidR="000D3F60">
        <w:rPr>
          <w:rFonts w:ascii="Book Antiqua" w:hAnsi="Book Antiqua"/>
          <w:b/>
        </w:rPr>
        <w:tab/>
      </w:r>
      <w:r w:rsidR="000D3F60">
        <w:rPr>
          <w:rFonts w:ascii="Book Antiqua" w:hAnsi="Book Antiqua"/>
          <w:b/>
        </w:rPr>
        <w:tab/>
      </w:r>
      <w:r w:rsidR="000D3F60">
        <w:rPr>
          <w:rFonts w:ascii="Book Antiqua" w:hAnsi="Book Antiqua"/>
          <w:b/>
        </w:rPr>
        <w:tab/>
      </w:r>
      <w:r w:rsidR="000D3F60">
        <w:rPr>
          <w:rFonts w:ascii="Book Antiqua" w:hAnsi="Book Antiqua"/>
          <w:b/>
        </w:rPr>
        <w:tab/>
      </w:r>
      <w:r w:rsidR="000D3F60">
        <w:rPr>
          <w:rFonts w:ascii="Book Antiqua" w:hAnsi="Book Antiqua"/>
          <w:b/>
        </w:rPr>
        <w:tab/>
      </w:r>
      <w:r w:rsidR="000D3F60">
        <w:rPr>
          <w:rFonts w:ascii="Book Antiqua" w:hAnsi="Book Antiqua"/>
          <w:b/>
        </w:rPr>
        <w:tab/>
      </w:r>
      <w:r w:rsidR="000D3F60">
        <w:rPr>
          <w:rFonts w:ascii="Book Antiqua" w:hAnsi="Book Antiqua"/>
          <w:b/>
        </w:rPr>
        <w:tab/>
      </w:r>
      <w:r w:rsidR="000D3F60">
        <w:rPr>
          <w:rFonts w:ascii="Book Antiqua" w:hAnsi="Book Antiqua"/>
          <w:b/>
        </w:rPr>
        <w:tab/>
      </w:r>
      <w:r w:rsidR="000D3F60">
        <w:rPr>
          <w:rFonts w:ascii="Book Antiqua" w:hAnsi="Book Antiqua"/>
          <w:b/>
        </w:rPr>
        <w:tab/>
      </w:r>
      <w:r w:rsidR="000D3F60">
        <w:rPr>
          <w:rFonts w:ascii="Arial Greek" w:hAnsi="Arial Greek"/>
          <w:sz w:val="20"/>
          <w:szCs w:val="20"/>
        </w:rPr>
        <w:t>Ημερομηνία ………………</w:t>
      </w:r>
    </w:p>
    <w:p w:rsidR="00FD413A" w:rsidRPr="00FD413A" w:rsidRDefault="00FD413A" w:rsidP="002D620B">
      <w:pPr>
        <w:ind w:firstLine="720"/>
        <w:rPr>
          <w:rFonts w:ascii="Book Antiqua" w:hAnsi="Book Antiqua"/>
          <w:b/>
        </w:rPr>
      </w:pPr>
      <w:r w:rsidRPr="00FD413A">
        <w:rPr>
          <w:rFonts w:ascii="Book Antiqua" w:hAnsi="Book Antiqua"/>
          <w:b/>
        </w:rPr>
        <w:t>ΕΙΔΙΚΟΣ ΛΟΓΑΡΙΑΣΜΟΣ ΕΡΕΥΝΑΣ</w:t>
      </w:r>
    </w:p>
    <w:p w:rsidR="00FD413A" w:rsidRDefault="00FD413A" w:rsidP="002D620B">
      <w:pPr>
        <w:ind w:firstLine="720"/>
        <w:rPr>
          <w:rFonts w:ascii="Book Antiqua" w:hAnsi="Book Antiqua"/>
          <w:b/>
        </w:rPr>
      </w:pPr>
      <w:r w:rsidRPr="00FD413A">
        <w:rPr>
          <w:rFonts w:ascii="Book Antiqua" w:hAnsi="Book Antiqua"/>
          <w:b/>
        </w:rPr>
        <w:t>ΓΡΑΜΜΑΤΕΙΑ</w:t>
      </w:r>
    </w:p>
    <w:p w:rsidR="00B66299" w:rsidRDefault="00B66299" w:rsidP="002D620B">
      <w:pPr>
        <w:ind w:firstLine="720"/>
        <w:rPr>
          <w:rFonts w:ascii="Book Antiqua" w:hAnsi="Book Antiqua"/>
          <w:b/>
        </w:rPr>
      </w:pPr>
    </w:p>
    <w:p w:rsidR="00B66299" w:rsidRPr="00FD413A" w:rsidRDefault="00B66299" w:rsidP="002D620B">
      <w:pPr>
        <w:ind w:firstLine="720"/>
        <w:rPr>
          <w:rFonts w:ascii="Book Antiqua" w:hAnsi="Book Antiqua"/>
          <w:b/>
        </w:rPr>
      </w:pPr>
    </w:p>
    <w:p w:rsidR="00FD413A" w:rsidRPr="00FD413A" w:rsidRDefault="00FD413A" w:rsidP="00FD413A">
      <w:pPr>
        <w:rPr>
          <w:rFonts w:ascii="Book Antiqua" w:hAnsi="Book Antiqua"/>
          <w:b/>
        </w:rPr>
      </w:pPr>
    </w:p>
    <w:p w:rsidR="002E1E39" w:rsidRPr="00FD413A" w:rsidRDefault="00B66299" w:rsidP="00FE525F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ΔΙΕΥΡΥΜΕΝΗ </w:t>
      </w:r>
      <w:r w:rsidR="002E1E39" w:rsidRPr="00FD413A">
        <w:rPr>
          <w:rFonts w:ascii="Book Antiqua" w:hAnsi="Book Antiqua"/>
          <w:b/>
        </w:rPr>
        <w:t xml:space="preserve">ΠΡΑΚΤΙΚΗ ΑΣΚΗΣΗ ΦΟΙΤΗΤΩΝ /ΤΡΙΩΝ ΠΡΟΓΡΑΜΜΑΤΟΣ </w:t>
      </w:r>
      <w:r>
        <w:rPr>
          <w:rFonts w:ascii="Book Antiqua" w:hAnsi="Book Antiqua"/>
          <w:b/>
        </w:rPr>
        <w:t>…………………………</w:t>
      </w:r>
    </w:p>
    <w:p w:rsidR="00D8000E" w:rsidRDefault="00FD413A" w:rsidP="00FE525F">
      <w:pPr>
        <w:jc w:val="center"/>
        <w:rPr>
          <w:rFonts w:ascii="Book Antiqua" w:hAnsi="Book Antiqua"/>
          <w:b/>
        </w:rPr>
      </w:pPr>
      <w:r w:rsidRPr="00FD413A">
        <w:rPr>
          <w:rFonts w:ascii="Book Antiqua" w:hAnsi="Book Antiqua"/>
          <w:b/>
        </w:rPr>
        <w:t xml:space="preserve">ΤΟΥ ΤΜΗΜΑΤΟΣ </w:t>
      </w:r>
      <w:r w:rsidR="00003947">
        <w:rPr>
          <w:rFonts w:ascii="Book Antiqua" w:hAnsi="Book Antiqua"/>
          <w:b/>
        </w:rPr>
        <w:t>……………………………………………………….</w:t>
      </w:r>
    </w:p>
    <w:p w:rsidR="002D620B" w:rsidRDefault="002D620B" w:rsidP="00FE525F">
      <w:pPr>
        <w:jc w:val="center"/>
        <w:rPr>
          <w:rFonts w:ascii="Book Antiqua" w:hAnsi="Book Antiqua"/>
          <w:b/>
        </w:rPr>
      </w:pPr>
    </w:p>
    <w:p w:rsidR="002D620B" w:rsidRDefault="002D620B" w:rsidP="002D620B">
      <w:pPr>
        <w:rPr>
          <w:rFonts w:ascii="Book Antiqua" w:hAnsi="Book Antiqua"/>
        </w:rPr>
      </w:pPr>
    </w:p>
    <w:p w:rsidR="002D620B" w:rsidRPr="002D620B" w:rsidRDefault="002D620B" w:rsidP="002D620B">
      <w:pPr>
        <w:rPr>
          <w:rFonts w:ascii="Book Antiqua" w:hAnsi="Book Antiqua"/>
        </w:rPr>
      </w:pPr>
      <w:r>
        <w:rPr>
          <w:rFonts w:ascii="Book Antiqua" w:hAnsi="Book Antiqua"/>
        </w:rPr>
        <w:t>Παρακαλώ όπως προχωρήσετε στην ασφαλιστική κάλυψη</w:t>
      </w:r>
      <w:r w:rsidR="005C36CD">
        <w:rPr>
          <w:rFonts w:ascii="Book Antiqua" w:hAnsi="Book Antiqua"/>
        </w:rPr>
        <w:t>, έναντι ατυχήματος,</w:t>
      </w:r>
      <w:r>
        <w:rPr>
          <w:rFonts w:ascii="Book Antiqua" w:hAnsi="Book Antiqua"/>
        </w:rPr>
        <w:t xml:space="preserve"> των φοιτητών/τριών για το διάστημα που αναφέρεται  στον συνημμένο πίνακα, σύμφωνα με την απόφαση της Γ</w:t>
      </w:r>
      <w:r w:rsidR="000D3F60">
        <w:rPr>
          <w:rFonts w:ascii="Book Antiqua" w:hAnsi="Book Antiqua"/>
        </w:rPr>
        <w:t>.</w:t>
      </w:r>
      <w:r>
        <w:rPr>
          <w:rFonts w:ascii="Book Antiqua" w:hAnsi="Book Antiqua"/>
        </w:rPr>
        <w:t xml:space="preserve">Σ. </w:t>
      </w:r>
      <w:r w:rsidR="001D6C9D">
        <w:rPr>
          <w:rFonts w:ascii="Book Antiqua" w:hAnsi="Book Antiqua"/>
        </w:rPr>
        <w:t>υ</w:t>
      </w:r>
      <w:r>
        <w:rPr>
          <w:rFonts w:ascii="Book Antiqua" w:hAnsi="Book Antiqua"/>
        </w:rPr>
        <w:t>π. αριθμ…………………</w:t>
      </w:r>
      <w:r w:rsidR="004F227E">
        <w:rPr>
          <w:rFonts w:ascii="Book Antiqua" w:hAnsi="Book Antiqua"/>
        </w:rPr>
        <w:t>. Η ασφαλιστική κάλυψη θα γίνει από το έργο ……………….. με κωδικό …………..</w:t>
      </w:r>
    </w:p>
    <w:p w:rsidR="002D620B" w:rsidRDefault="002D620B" w:rsidP="000D3F60">
      <w:pPr>
        <w:rPr>
          <w:rFonts w:ascii="Book Antiqua" w:hAnsi="Book Antiqua"/>
          <w:b/>
        </w:rPr>
      </w:pPr>
    </w:p>
    <w:p w:rsidR="002D620B" w:rsidRDefault="002D620B" w:rsidP="00865FF0">
      <w:pPr>
        <w:rPr>
          <w:rFonts w:ascii="Book Antiqua" w:hAnsi="Book Antiqua"/>
          <w:b/>
        </w:rPr>
      </w:pPr>
    </w:p>
    <w:tbl>
      <w:tblPr>
        <w:tblW w:w="10786" w:type="dxa"/>
        <w:tblInd w:w="108" w:type="dxa"/>
        <w:tblLook w:val="04A0" w:firstRow="1" w:lastRow="0" w:firstColumn="1" w:lastColumn="0" w:noHBand="0" w:noVBand="1"/>
      </w:tblPr>
      <w:tblGrid>
        <w:gridCol w:w="222"/>
        <w:gridCol w:w="2222"/>
        <w:gridCol w:w="1980"/>
        <w:gridCol w:w="1208"/>
        <w:gridCol w:w="2346"/>
        <w:gridCol w:w="1480"/>
        <w:gridCol w:w="1328"/>
      </w:tblGrid>
      <w:tr w:rsidR="002D620B" w:rsidTr="002D620B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20B" w:rsidRDefault="002D620B">
            <w:pPr>
              <w:rPr>
                <w:sz w:val="20"/>
                <w:szCs w:val="20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620B" w:rsidRDefault="002D620B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20B" w:rsidRDefault="002D620B">
            <w:pPr>
              <w:rPr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20B" w:rsidRDefault="002D620B">
            <w:pPr>
              <w:rPr>
                <w:sz w:val="20"/>
                <w:szCs w:val="20"/>
              </w:rPr>
            </w:pP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20B" w:rsidRDefault="002D620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20B" w:rsidRDefault="002D62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20B" w:rsidRDefault="002D620B">
            <w:pPr>
              <w:rPr>
                <w:sz w:val="20"/>
                <w:szCs w:val="20"/>
              </w:rPr>
            </w:pPr>
          </w:p>
        </w:tc>
      </w:tr>
      <w:tr w:rsidR="002D620B" w:rsidTr="00392E8C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20B" w:rsidRDefault="002D620B">
            <w:pPr>
              <w:rPr>
                <w:sz w:val="20"/>
                <w:szCs w:val="20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620B" w:rsidRDefault="002D620B">
            <w:pPr>
              <w:rPr>
                <w:sz w:val="20"/>
                <w:szCs w:val="20"/>
              </w:rPr>
            </w:pPr>
          </w:p>
        </w:tc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620B" w:rsidRPr="00CB6278" w:rsidRDefault="002D620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20B" w:rsidRDefault="002D620B">
            <w:pPr>
              <w:rPr>
                <w:rFonts w:ascii="Arial Greek" w:hAnsi="Arial Greek"/>
                <w:sz w:val="20"/>
                <w:szCs w:val="20"/>
              </w:rPr>
            </w:pPr>
          </w:p>
        </w:tc>
        <w:tc>
          <w:tcPr>
            <w:tcW w:w="2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299" w:rsidRDefault="00B66299" w:rsidP="005C36CD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2D620B" w:rsidRPr="005C36CD" w:rsidRDefault="002D620B" w:rsidP="00B66299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C36CD">
              <w:rPr>
                <w:rFonts w:ascii="Book Antiqua" w:hAnsi="Book Antiqua"/>
                <w:sz w:val="20"/>
                <w:szCs w:val="20"/>
              </w:rPr>
              <w:t xml:space="preserve">Ο/Η </w:t>
            </w:r>
            <w:r w:rsidR="00B66299">
              <w:rPr>
                <w:rFonts w:ascii="Book Antiqua" w:hAnsi="Book Antiqua"/>
                <w:sz w:val="20"/>
                <w:szCs w:val="20"/>
              </w:rPr>
              <w:t>Επιστημονικά</w:t>
            </w:r>
            <w:r w:rsidRPr="005C36CD">
              <w:rPr>
                <w:rFonts w:ascii="Book Antiqua" w:hAnsi="Book Antiqua"/>
                <w:sz w:val="20"/>
                <w:szCs w:val="20"/>
              </w:rPr>
              <w:t xml:space="preserve"> Υπεύθυνος/η</w:t>
            </w:r>
          </w:p>
        </w:tc>
      </w:tr>
      <w:tr w:rsidR="002D620B" w:rsidTr="00392E8C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20B" w:rsidRDefault="002D620B">
            <w:pPr>
              <w:rPr>
                <w:rFonts w:ascii="Arial Greek" w:hAnsi="Arial Greek"/>
                <w:sz w:val="20"/>
                <w:szCs w:val="20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620B" w:rsidRDefault="002D620B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620B" w:rsidRDefault="002D620B">
            <w:pPr>
              <w:rPr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20B" w:rsidRDefault="002D62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20B" w:rsidRDefault="002D62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20B" w:rsidRDefault="002D620B" w:rsidP="005C36CD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B66299" w:rsidRPr="005C36CD" w:rsidRDefault="00B66299" w:rsidP="005C36CD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20B" w:rsidRPr="005C36CD" w:rsidRDefault="002D620B" w:rsidP="005C36CD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2D620B" w:rsidTr="00392E8C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20B" w:rsidRDefault="002D620B">
            <w:pPr>
              <w:rPr>
                <w:sz w:val="20"/>
                <w:szCs w:val="20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620B" w:rsidRDefault="002D620B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620B" w:rsidRDefault="002D620B">
            <w:pPr>
              <w:rPr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20B" w:rsidRDefault="002D620B">
            <w:pPr>
              <w:rPr>
                <w:sz w:val="20"/>
                <w:szCs w:val="20"/>
              </w:rPr>
            </w:pP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20B" w:rsidRDefault="002D620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20B" w:rsidRPr="005C36CD" w:rsidRDefault="002D620B" w:rsidP="005C36CD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20B" w:rsidRPr="005C36CD" w:rsidRDefault="002D620B" w:rsidP="005C36CD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2D620B" w:rsidTr="00392E8C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20B" w:rsidRDefault="002D620B">
            <w:pPr>
              <w:rPr>
                <w:sz w:val="20"/>
                <w:szCs w:val="20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620B" w:rsidRDefault="002D620B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620B" w:rsidRDefault="002D620B">
            <w:pPr>
              <w:jc w:val="center"/>
              <w:rPr>
                <w:rFonts w:ascii="Arial Greek" w:hAnsi="Arial Greek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20B" w:rsidRDefault="002D620B">
            <w:pPr>
              <w:jc w:val="center"/>
              <w:rPr>
                <w:rFonts w:ascii="Arial Greek" w:hAnsi="Arial Greek"/>
                <w:sz w:val="20"/>
                <w:szCs w:val="20"/>
              </w:rPr>
            </w:pP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20B" w:rsidRDefault="002D620B">
            <w:pPr>
              <w:rPr>
                <w:sz w:val="20"/>
                <w:szCs w:val="20"/>
              </w:rPr>
            </w:pPr>
          </w:p>
        </w:tc>
        <w:tc>
          <w:tcPr>
            <w:tcW w:w="2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20B" w:rsidRPr="005C36CD" w:rsidRDefault="002D620B" w:rsidP="005C36CD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C36CD">
              <w:rPr>
                <w:rFonts w:ascii="Book Antiqua" w:hAnsi="Book Antiqua"/>
                <w:sz w:val="20"/>
                <w:szCs w:val="20"/>
              </w:rPr>
              <w:t>(Ονοματεπώνυμο, υπογραφή)</w:t>
            </w:r>
          </w:p>
        </w:tc>
      </w:tr>
    </w:tbl>
    <w:p w:rsidR="008B58FA" w:rsidRPr="004F3ACE" w:rsidRDefault="008B58FA" w:rsidP="008B58FA">
      <w:pPr>
        <w:rPr>
          <w:sz w:val="4"/>
          <w:szCs w:val="4"/>
        </w:rPr>
      </w:pPr>
    </w:p>
    <w:sectPr w:rsidR="008B58FA" w:rsidRPr="004F3ACE" w:rsidSect="00D93AC3">
      <w:headerReference w:type="default" r:id="rId9"/>
      <w:footerReference w:type="default" r:id="rId10"/>
      <w:pgSz w:w="16838" w:h="11906" w:orient="landscape"/>
      <w:pgMar w:top="540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EBC" w:rsidRDefault="00656EBC">
      <w:r>
        <w:separator/>
      </w:r>
    </w:p>
  </w:endnote>
  <w:endnote w:type="continuationSeparator" w:id="0">
    <w:p w:rsidR="00656EBC" w:rsidRDefault="00656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Arial Greek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6CD" w:rsidRDefault="005C36CD" w:rsidP="00B66299">
    <w:pPr>
      <w:pStyle w:val="a9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EBC" w:rsidRDefault="00656EBC">
      <w:r>
        <w:separator/>
      </w:r>
    </w:p>
  </w:footnote>
  <w:footnote w:type="continuationSeparator" w:id="0">
    <w:p w:rsidR="00656EBC" w:rsidRDefault="00656E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62DE" w:rsidRDefault="009E62DE" w:rsidP="009E62DE">
    <w:pPr>
      <w:pStyle w:val="a8"/>
      <w:pBdr>
        <w:top w:val="single" w:sz="4" w:space="1" w:color="auto"/>
        <w:left w:val="single" w:sz="4" w:space="0" w:color="auto"/>
        <w:bottom w:val="single" w:sz="4" w:space="1" w:color="auto"/>
        <w:right w:val="single" w:sz="4" w:space="4" w:color="auto"/>
      </w:pBdr>
      <w:tabs>
        <w:tab w:val="right" w:pos="8100"/>
      </w:tabs>
      <w:ind w:left="6660" w:right="206"/>
      <w:jc w:val="center"/>
      <w:rPr>
        <w:b/>
      </w:rPr>
    </w:pPr>
    <w:r>
      <w:rPr>
        <w:b/>
      </w:rPr>
      <w:t xml:space="preserve">ΕΝΤΥΠΟ </w:t>
    </w:r>
    <w:r>
      <w:rPr>
        <w:b/>
      </w:rPr>
      <w:t>9</w:t>
    </w:r>
  </w:p>
  <w:p w:rsidR="004250DB" w:rsidRDefault="004250DB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40765"/>
    <w:multiLevelType w:val="hybridMultilevel"/>
    <w:tmpl w:val="2FF08C60"/>
    <w:lvl w:ilvl="0" w:tplc="0408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88624F"/>
    <w:multiLevelType w:val="hybridMultilevel"/>
    <w:tmpl w:val="60D432F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A21443"/>
    <w:multiLevelType w:val="hybridMultilevel"/>
    <w:tmpl w:val="1646F586"/>
    <w:lvl w:ilvl="0" w:tplc="FBFEEEA6"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3" w15:restartNumberingAfterBreak="0">
    <w:nsid w:val="3F5314F5"/>
    <w:multiLevelType w:val="hybridMultilevel"/>
    <w:tmpl w:val="C9D46C4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637269"/>
    <w:multiLevelType w:val="hybridMultilevel"/>
    <w:tmpl w:val="4072E9DE"/>
    <w:lvl w:ilvl="0" w:tplc="8796FC8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73C36E5"/>
    <w:multiLevelType w:val="hybridMultilevel"/>
    <w:tmpl w:val="7CA6794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4E01876"/>
    <w:multiLevelType w:val="hybridMultilevel"/>
    <w:tmpl w:val="C9D46C4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C97"/>
    <w:rsid w:val="00003947"/>
    <w:rsid w:val="00043263"/>
    <w:rsid w:val="000C3925"/>
    <w:rsid w:val="000D3F60"/>
    <w:rsid w:val="00176D7D"/>
    <w:rsid w:val="001B0B92"/>
    <w:rsid w:val="001B583D"/>
    <w:rsid w:val="001D6C9D"/>
    <w:rsid w:val="001E10A1"/>
    <w:rsid w:val="002032E7"/>
    <w:rsid w:val="00204847"/>
    <w:rsid w:val="00206B8A"/>
    <w:rsid w:val="00252063"/>
    <w:rsid w:val="0026469B"/>
    <w:rsid w:val="00293AC1"/>
    <w:rsid w:val="002D620B"/>
    <w:rsid w:val="002E1E39"/>
    <w:rsid w:val="002E5906"/>
    <w:rsid w:val="002F17CF"/>
    <w:rsid w:val="002F7E2C"/>
    <w:rsid w:val="003130FA"/>
    <w:rsid w:val="0034021F"/>
    <w:rsid w:val="003408B5"/>
    <w:rsid w:val="00353933"/>
    <w:rsid w:val="00386A2D"/>
    <w:rsid w:val="00392E8C"/>
    <w:rsid w:val="003B1A32"/>
    <w:rsid w:val="00405E67"/>
    <w:rsid w:val="004250DB"/>
    <w:rsid w:val="004D3D8D"/>
    <w:rsid w:val="004E71E1"/>
    <w:rsid w:val="004F227E"/>
    <w:rsid w:val="004F3ACE"/>
    <w:rsid w:val="00504D66"/>
    <w:rsid w:val="0051124B"/>
    <w:rsid w:val="00544D50"/>
    <w:rsid w:val="00575AFA"/>
    <w:rsid w:val="00583B2F"/>
    <w:rsid w:val="005C36CD"/>
    <w:rsid w:val="005C4007"/>
    <w:rsid w:val="005E42B8"/>
    <w:rsid w:val="005F6E68"/>
    <w:rsid w:val="00621B5C"/>
    <w:rsid w:val="00644E88"/>
    <w:rsid w:val="00656EBC"/>
    <w:rsid w:val="00671E21"/>
    <w:rsid w:val="0068649D"/>
    <w:rsid w:val="006D6A21"/>
    <w:rsid w:val="006F6AE5"/>
    <w:rsid w:val="00707C97"/>
    <w:rsid w:val="00712B35"/>
    <w:rsid w:val="00774396"/>
    <w:rsid w:val="007B2CDA"/>
    <w:rsid w:val="007B7E78"/>
    <w:rsid w:val="007E08DC"/>
    <w:rsid w:val="007F2CB0"/>
    <w:rsid w:val="00836AF2"/>
    <w:rsid w:val="008574C2"/>
    <w:rsid w:val="00865FF0"/>
    <w:rsid w:val="008A794D"/>
    <w:rsid w:val="008B58FA"/>
    <w:rsid w:val="008C5558"/>
    <w:rsid w:val="008F7D48"/>
    <w:rsid w:val="00941B5E"/>
    <w:rsid w:val="009A49EF"/>
    <w:rsid w:val="009B0CC0"/>
    <w:rsid w:val="009E1F72"/>
    <w:rsid w:val="009E62DE"/>
    <w:rsid w:val="00A20C48"/>
    <w:rsid w:val="00A45E13"/>
    <w:rsid w:val="00AC5534"/>
    <w:rsid w:val="00B2263E"/>
    <w:rsid w:val="00B23797"/>
    <w:rsid w:val="00B51AB7"/>
    <w:rsid w:val="00B66299"/>
    <w:rsid w:val="00B855B5"/>
    <w:rsid w:val="00BC575E"/>
    <w:rsid w:val="00C56B6C"/>
    <w:rsid w:val="00C73D3D"/>
    <w:rsid w:val="00C8142F"/>
    <w:rsid w:val="00CA5E0C"/>
    <w:rsid w:val="00CB6278"/>
    <w:rsid w:val="00D27FDD"/>
    <w:rsid w:val="00D434CB"/>
    <w:rsid w:val="00D8000E"/>
    <w:rsid w:val="00D93AC3"/>
    <w:rsid w:val="00E1271E"/>
    <w:rsid w:val="00E24CAA"/>
    <w:rsid w:val="00E96352"/>
    <w:rsid w:val="00EB1135"/>
    <w:rsid w:val="00ED7963"/>
    <w:rsid w:val="00F656FC"/>
    <w:rsid w:val="00F852E3"/>
    <w:rsid w:val="00FD413A"/>
    <w:rsid w:val="00FD5EFA"/>
    <w:rsid w:val="00FE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7555B6"/>
  <w15:docId w15:val="{1D894DB8-6260-41BD-8D41-4DA7650E7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E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1E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rsid w:val="00204847"/>
    <w:rPr>
      <w:color w:val="0000FF"/>
      <w:u w:val="single"/>
    </w:rPr>
  </w:style>
  <w:style w:type="paragraph" w:styleId="a4">
    <w:name w:val="Balloon Text"/>
    <w:basedOn w:val="a"/>
    <w:link w:val="Char"/>
    <w:rsid w:val="005F6E6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5F6E68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rsid w:val="005F6E68"/>
    <w:rPr>
      <w:sz w:val="16"/>
      <w:szCs w:val="16"/>
    </w:rPr>
  </w:style>
  <w:style w:type="paragraph" w:styleId="a6">
    <w:name w:val="annotation text"/>
    <w:basedOn w:val="a"/>
    <w:link w:val="Char0"/>
    <w:rsid w:val="005F6E68"/>
    <w:rPr>
      <w:sz w:val="20"/>
      <w:szCs w:val="20"/>
    </w:rPr>
  </w:style>
  <w:style w:type="character" w:customStyle="1" w:styleId="Char0">
    <w:name w:val="Κείμενο σχολίου Char"/>
    <w:basedOn w:val="a0"/>
    <w:link w:val="a6"/>
    <w:rsid w:val="005F6E68"/>
  </w:style>
  <w:style w:type="paragraph" w:styleId="a7">
    <w:name w:val="annotation subject"/>
    <w:basedOn w:val="a6"/>
    <w:next w:val="a6"/>
    <w:link w:val="Char1"/>
    <w:rsid w:val="005F6E68"/>
    <w:rPr>
      <w:b/>
      <w:bCs/>
    </w:rPr>
  </w:style>
  <w:style w:type="character" w:customStyle="1" w:styleId="Char1">
    <w:name w:val="Θέμα σχολίου Char"/>
    <w:basedOn w:val="Char0"/>
    <w:link w:val="a7"/>
    <w:rsid w:val="005F6E68"/>
    <w:rPr>
      <w:b/>
      <w:bCs/>
    </w:rPr>
  </w:style>
  <w:style w:type="paragraph" w:styleId="a8">
    <w:name w:val="header"/>
    <w:basedOn w:val="a"/>
    <w:link w:val="Char2"/>
    <w:uiPriority w:val="99"/>
    <w:rsid w:val="00621B5C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621B5C"/>
    <w:pPr>
      <w:tabs>
        <w:tab w:val="center" w:pos="4153"/>
        <w:tab w:val="right" w:pos="8306"/>
      </w:tabs>
    </w:pPr>
  </w:style>
  <w:style w:type="paragraph" w:styleId="aa">
    <w:name w:val="footnote text"/>
    <w:basedOn w:val="a"/>
    <w:link w:val="Char3"/>
    <w:unhideWhenUsed/>
    <w:rsid w:val="0026469B"/>
    <w:rPr>
      <w:sz w:val="20"/>
      <w:szCs w:val="20"/>
    </w:rPr>
  </w:style>
  <w:style w:type="character" w:customStyle="1" w:styleId="Char3">
    <w:name w:val="Κείμενο υποσημείωσης Char"/>
    <w:basedOn w:val="a0"/>
    <w:link w:val="aa"/>
    <w:rsid w:val="0026469B"/>
  </w:style>
  <w:style w:type="character" w:styleId="ab">
    <w:name w:val="footnote reference"/>
    <w:basedOn w:val="a0"/>
    <w:semiHidden/>
    <w:unhideWhenUsed/>
    <w:rsid w:val="0026469B"/>
    <w:rPr>
      <w:vertAlign w:val="superscript"/>
    </w:rPr>
  </w:style>
  <w:style w:type="paragraph" w:styleId="ac">
    <w:name w:val="endnote text"/>
    <w:basedOn w:val="a"/>
    <w:link w:val="Char4"/>
    <w:semiHidden/>
    <w:unhideWhenUsed/>
    <w:rsid w:val="0026469B"/>
    <w:rPr>
      <w:sz w:val="20"/>
      <w:szCs w:val="20"/>
    </w:rPr>
  </w:style>
  <w:style w:type="character" w:customStyle="1" w:styleId="Char4">
    <w:name w:val="Κείμενο σημείωσης τέλους Char"/>
    <w:basedOn w:val="a0"/>
    <w:link w:val="ac"/>
    <w:semiHidden/>
    <w:rsid w:val="0026469B"/>
  </w:style>
  <w:style w:type="character" w:styleId="ad">
    <w:name w:val="endnote reference"/>
    <w:basedOn w:val="a0"/>
    <w:semiHidden/>
    <w:unhideWhenUsed/>
    <w:rsid w:val="0026469B"/>
    <w:rPr>
      <w:vertAlign w:val="superscript"/>
    </w:rPr>
  </w:style>
  <w:style w:type="paragraph" w:styleId="ae">
    <w:name w:val="List Paragraph"/>
    <w:basedOn w:val="a"/>
    <w:uiPriority w:val="34"/>
    <w:qFormat/>
    <w:rsid w:val="008B58FA"/>
    <w:pPr>
      <w:ind w:left="720"/>
      <w:contextualSpacing/>
    </w:pPr>
  </w:style>
  <w:style w:type="character" w:customStyle="1" w:styleId="Char2">
    <w:name w:val="Κεφαλίδα Char"/>
    <w:basedOn w:val="a0"/>
    <w:link w:val="a8"/>
    <w:uiPriority w:val="99"/>
    <w:rsid w:val="009E62D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5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9F9CB-1DD9-44D5-885A-26BE76158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Προς:</vt:lpstr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Προς:</dc:title>
  <dc:creator>devman</dc:creator>
  <cp:lastModifiedBy>Tzortzaki Eleni</cp:lastModifiedBy>
  <cp:revision>4</cp:revision>
  <cp:lastPrinted>2016-04-27T14:17:00Z</cp:lastPrinted>
  <dcterms:created xsi:type="dcterms:W3CDTF">2017-05-23T14:27:00Z</dcterms:created>
  <dcterms:modified xsi:type="dcterms:W3CDTF">2017-06-15T10:12:00Z</dcterms:modified>
</cp:coreProperties>
</file>